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BE1ED" w14:textId="4DF97DFE" w:rsidR="006B6A19" w:rsidRPr="007E0434" w:rsidRDefault="00E07E1D" w:rsidP="007E0434">
      <w:pPr>
        <w:spacing w:line="240" w:lineRule="auto"/>
        <w:jc w:val="both"/>
        <w:rPr>
          <w:rFonts w:ascii="Times New Roman" w:hAnsi="Times New Roman" w:cs="Times New Roman"/>
          <w:b/>
          <w:bCs/>
          <w:sz w:val="24"/>
          <w:szCs w:val="24"/>
        </w:rPr>
      </w:pPr>
      <w:r w:rsidRPr="007E0434">
        <w:rPr>
          <w:rFonts w:ascii="Times New Roman" w:hAnsi="Times New Roman" w:cs="Times New Roman"/>
          <w:b/>
          <w:bCs/>
          <w:sz w:val="24"/>
          <w:szCs w:val="24"/>
        </w:rPr>
        <w:t>Becker, Howard (2011). “Abrumado por</w:t>
      </w:r>
      <w:r w:rsidRPr="007E0434">
        <w:rPr>
          <w:rFonts w:ascii="Times New Roman" w:hAnsi="Times New Roman" w:cs="Times New Roman"/>
          <w:b/>
          <w:bCs/>
          <w:spacing w:val="1"/>
          <w:sz w:val="24"/>
          <w:szCs w:val="24"/>
        </w:rPr>
        <w:t xml:space="preserve"> </w:t>
      </w:r>
      <w:r w:rsidRPr="007E0434">
        <w:rPr>
          <w:rFonts w:ascii="Times New Roman" w:hAnsi="Times New Roman" w:cs="Times New Roman"/>
          <w:b/>
          <w:bCs/>
          <w:sz w:val="24"/>
          <w:szCs w:val="24"/>
        </w:rPr>
        <w:t>la</w:t>
      </w:r>
      <w:r w:rsidRPr="007E0434">
        <w:rPr>
          <w:rFonts w:ascii="Times New Roman" w:hAnsi="Times New Roman" w:cs="Times New Roman"/>
          <w:b/>
          <w:bCs/>
          <w:spacing w:val="-5"/>
          <w:sz w:val="24"/>
          <w:szCs w:val="24"/>
        </w:rPr>
        <w:t xml:space="preserve"> </w:t>
      </w:r>
      <w:r w:rsidRPr="007E0434">
        <w:rPr>
          <w:rFonts w:ascii="Times New Roman" w:hAnsi="Times New Roman" w:cs="Times New Roman"/>
          <w:b/>
          <w:bCs/>
          <w:sz w:val="24"/>
          <w:szCs w:val="24"/>
        </w:rPr>
        <w:t>bibliografía”.</w:t>
      </w:r>
      <w:r w:rsidRPr="007E0434">
        <w:rPr>
          <w:rFonts w:ascii="Times New Roman" w:hAnsi="Times New Roman" w:cs="Times New Roman"/>
          <w:b/>
          <w:bCs/>
          <w:spacing w:val="-10"/>
          <w:sz w:val="24"/>
          <w:szCs w:val="24"/>
        </w:rPr>
        <w:t xml:space="preserve"> </w:t>
      </w:r>
      <w:r w:rsidRPr="007E0434">
        <w:rPr>
          <w:rFonts w:ascii="Times New Roman" w:hAnsi="Times New Roman" w:cs="Times New Roman"/>
          <w:b/>
          <w:bCs/>
          <w:sz w:val="24"/>
          <w:szCs w:val="24"/>
        </w:rPr>
        <w:t>En:</w:t>
      </w:r>
      <w:r w:rsidRPr="007E0434">
        <w:rPr>
          <w:rFonts w:ascii="Times New Roman" w:hAnsi="Times New Roman" w:cs="Times New Roman"/>
          <w:b/>
          <w:bCs/>
          <w:spacing w:val="-14"/>
          <w:sz w:val="24"/>
          <w:szCs w:val="24"/>
        </w:rPr>
        <w:t xml:space="preserve"> </w:t>
      </w:r>
      <w:r w:rsidRPr="007E0434">
        <w:rPr>
          <w:rFonts w:ascii="Times New Roman" w:hAnsi="Times New Roman" w:cs="Times New Roman"/>
          <w:b/>
          <w:bCs/>
          <w:sz w:val="24"/>
          <w:szCs w:val="24"/>
        </w:rPr>
        <w:t>Manual</w:t>
      </w:r>
      <w:r w:rsidRPr="007E0434">
        <w:rPr>
          <w:rFonts w:ascii="Times New Roman" w:hAnsi="Times New Roman" w:cs="Times New Roman"/>
          <w:b/>
          <w:bCs/>
          <w:spacing w:val="-5"/>
          <w:sz w:val="24"/>
          <w:szCs w:val="24"/>
        </w:rPr>
        <w:t xml:space="preserve"> </w:t>
      </w:r>
      <w:r w:rsidRPr="007E0434">
        <w:rPr>
          <w:rFonts w:ascii="Times New Roman" w:hAnsi="Times New Roman" w:cs="Times New Roman"/>
          <w:b/>
          <w:bCs/>
          <w:sz w:val="24"/>
          <w:szCs w:val="24"/>
        </w:rPr>
        <w:t>de</w:t>
      </w:r>
      <w:r w:rsidRPr="007E0434">
        <w:rPr>
          <w:rFonts w:ascii="Times New Roman" w:hAnsi="Times New Roman" w:cs="Times New Roman"/>
          <w:b/>
          <w:bCs/>
          <w:spacing w:val="6"/>
          <w:sz w:val="24"/>
          <w:szCs w:val="24"/>
        </w:rPr>
        <w:t xml:space="preserve"> </w:t>
      </w:r>
      <w:r w:rsidRPr="007E0434">
        <w:rPr>
          <w:rFonts w:ascii="Times New Roman" w:hAnsi="Times New Roman" w:cs="Times New Roman"/>
          <w:b/>
          <w:bCs/>
          <w:sz w:val="24"/>
          <w:szCs w:val="24"/>
        </w:rPr>
        <w:t>escritura</w:t>
      </w:r>
      <w:r w:rsidRPr="007E0434">
        <w:rPr>
          <w:rFonts w:ascii="Times New Roman" w:hAnsi="Times New Roman" w:cs="Times New Roman"/>
          <w:b/>
          <w:bCs/>
          <w:spacing w:val="-5"/>
          <w:sz w:val="24"/>
          <w:szCs w:val="24"/>
        </w:rPr>
        <w:t xml:space="preserve"> </w:t>
      </w:r>
      <w:r w:rsidRPr="007E0434">
        <w:rPr>
          <w:rFonts w:ascii="Times New Roman" w:hAnsi="Times New Roman" w:cs="Times New Roman"/>
          <w:b/>
          <w:bCs/>
          <w:sz w:val="24"/>
          <w:szCs w:val="24"/>
        </w:rPr>
        <w:t>para</w:t>
      </w:r>
      <w:r w:rsidRPr="007E0434">
        <w:rPr>
          <w:rFonts w:ascii="Times New Roman" w:hAnsi="Times New Roman" w:cs="Times New Roman"/>
          <w:b/>
          <w:bCs/>
          <w:spacing w:val="-4"/>
          <w:sz w:val="24"/>
          <w:szCs w:val="24"/>
        </w:rPr>
        <w:t xml:space="preserve"> </w:t>
      </w:r>
      <w:r w:rsidRPr="007E0434">
        <w:rPr>
          <w:rFonts w:ascii="Times New Roman" w:hAnsi="Times New Roman" w:cs="Times New Roman"/>
          <w:b/>
          <w:bCs/>
          <w:sz w:val="24"/>
          <w:szCs w:val="24"/>
        </w:rPr>
        <w:t>científicos</w:t>
      </w:r>
      <w:r w:rsidRPr="007E0434">
        <w:rPr>
          <w:rFonts w:ascii="Times New Roman" w:hAnsi="Times New Roman" w:cs="Times New Roman"/>
          <w:b/>
          <w:bCs/>
          <w:spacing w:val="-13"/>
          <w:sz w:val="24"/>
          <w:szCs w:val="24"/>
        </w:rPr>
        <w:t xml:space="preserve"> </w:t>
      </w:r>
      <w:r w:rsidRPr="007E0434">
        <w:rPr>
          <w:rFonts w:ascii="Times New Roman" w:hAnsi="Times New Roman" w:cs="Times New Roman"/>
          <w:b/>
          <w:bCs/>
          <w:sz w:val="24"/>
          <w:szCs w:val="24"/>
        </w:rPr>
        <w:t>sociales:</w:t>
      </w:r>
      <w:r w:rsidRPr="007E0434">
        <w:rPr>
          <w:rFonts w:ascii="Times New Roman" w:hAnsi="Times New Roman" w:cs="Times New Roman"/>
          <w:b/>
          <w:bCs/>
          <w:spacing w:val="-14"/>
          <w:sz w:val="24"/>
          <w:szCs w:val="24"/>
        </w:rPr>
        <w:t xml:space="preserve"> </w:t>
      </w:r>
      <w:r w:rsidRPr="007E0434">
        <w:rPr>
          <w:rFonts w:ascii="Times New Roman" w:hAnsi="Times New Roman" w:cs="Times New Roman"/>
          <w:b/>
          <w:bCs/>
          <w:sz w:val="24"/>
          <w:szCs w:val="24"/>
        </w:rPr>
        <w:t>cómo</w:t>
      </w:r>
      <w:r w:rsidRPr="007E0434">
        <w:rPr>
          <w:rFonts w:ascii="Times New Roman" w:hAnsi="Times New Roman" w:cs="Times New Roman"/>
          <w:b/>
          <w:bCs/>
          <w:spacing w:val="-2"/>
          <w:sz w:val="24"/>
          <w:szCs w:val="24"/>
        </w:rPr>
        <w:t xml:space="preserve"> </w:t>
      </w:r>
      <w:r w:rsidRPr="007E0434">
        <w:rPr>
          <w:rFonts w:ascii="Times New Roman" w:hAnsi="Times New Roman" w:cs="Times New Roman"/>
          <w:b/>
          <w:bCs/>
          <w:sz w:val="24"/>
          <w:szCs w:val="24"/>
        </w:rPr>
        <w:t>empezar</w:t>
      </w:r>
      <w:r w:rsidRPr="007E0434">
        <w:rPr>
          <w:rFonts w:ascii="Times New Roman" w:hAnsi="Times New Roman" w:cs="Times New Roman"/>
          <w:b/>
          <w:bCs/>
          <w:spacing w:val="11"/>
          <w:sz w:val="24"/>
          <w:szCs w:val="24"/>
        </w:rPr>
        <w:t xml:space="preserve"> </w:t>
      </w:r>
      <w:r w:rsidRPr="007E0434">
        <w:rPr>
          <w:rFonts w:ascii="Times New Roman" w:hAnsi="Times New Roman" w:cs="Times New Roman"/>
          <w:b/>
          <w:bCs/>
          <w:sz w:val="24"/>
          <w:szCs w:val="24"/>
        </w:rPr>
        <w:t>y</w:t>
      </w:r>
      <w:r w:rsidRPr="007E0434">
        <w:rPr>
          <w:rFonts w:ascii="Times New Roman" w:hAnsi="Times New Roman" w:cs="Times New Roman"/>
          <w:b/>
          <w:bCs/>
          <w:spacing w:val="-13"/>
          <w:sz w:val="24"/>
          <w:szCs w:val="24"/>
        </w:rPr>
        <w:t xml:space="preserve"> </w:t>
      </w:r>
      <w:r w:rsidRPr="007E0434">
        <w:rPr>
          <w:rFonts w:ascii="Times New Roman" w:hAnsi="Times New Roman" w:cs="Times New Roman"/>
          <w:b/>
          <w:bCs/>
          <w:sz w:val="24"/>
          <w:szCs w:val="24"/>
        </w:rPr>
        <w:t>terminar</w:t>
      </w:r>
      <w:r w:rsidRPr="007E0434">
        <w:rPr>
          <w:rFonts w:ascii="Times New Roman" w:hAnsi="Times New Roman" w:cs="Times New Roman"/>
          <w:b/>
          <w:bCs/>
          <w:spacing w:val="1"/>
          <w:sz w:val="24"/>
          <w:szCs w:val="24"/>
        </w:rPr>
        <w:t xml:space="preserve"> </w:t>
      </w:r>
      <w:r w:rsidRPr="007E0434">
        <w:rPr>
          <w:rFonts w:ascii="Times New Roman" w:hAnsi="Times New Roman" w:cs="Times New Roman"/>
          <w:b/>
          <w:bCs/>
          <w:sz w:val="24"/>
          <w:szCs w:val="24"/>
        </w:rPr>
        <w:t>una tesis,</w:t>
      </w:r>
      <w:r w:rsidRPr="007E0434">
        <w:rPr>
          <w:rFonts w:ascii="Times New Roman" w:hAnsi="Times New Roman" w:cs="Times New Roman"/>
          <w:b/>
          <w:bCs/>
          <w:spacing w:val="1"/>
          <w:sz w:val="24"/>
          <w:szCs w:val="24"/>
        </w:rPr>
        <w:t xml:space="preserve"> </w:t>
      </w:r>
      <w:r w:rsidRPr="007E0434">
        <w:rPr>
          <w:rFonts w:ascii="Times New Roman" w:hAnsi="Times New Roman" w:cs="Times New Roman"/>
          <w:b/>
          <w:bCs/>
          <w:sz w:val="24"/>
          <w:szCs w:val="24"/>
        </w:rPr>
        <w:t>un libro o un</w:t>
      </w:r>
      <w:r w:rsidRPr="007E0434">
        <w:rPr>
          <w:rFonts w:ascii="Times New Roman" w:hAnsi="Times New Roman" w:cs="Times New Roman"/>
          <w:b/>
          <w:bCs/>
          <w:spacing w:val="1"/>
          <w:sz w:val="24"/>
          <w:szCs w:val="24"/>
        </w:rPr>
        <w:t xml:space="preserve"> </w:t>
      </w:r>
      <w:r w:rsidRPr="007E0434">
        <w:rPr>
          <w:rFonts w:ascii="Times New Roman" w:hAnsi="Times New Roman" w:cs="Times New Roman"/>
          <w:b/>
          <w:bCs/>
          <w:sz w:val="24"/>
          <w:szCs w:val="24"/>
        </w:rPr>
        <w:t>artículo. Siglo Veintiuno</w:t>
      </w:r>
      <w:r w:rsidRPr="007E0434">
        <w:rPr>
          <w:rFonts w:ascii="Times New Roman" w:hAnsi="Times New Roman" w:cs="Times New Roman"/>
          <w:b/>
          <w:bCs/>
          <w:spacing w:val="1"/>
          <w:sz w:val="24"/>
          <w:szCs w:val="24"/>
        </w:rPr>
        <w:t xml:space="preserve"> </w:t>
      </w:r>
      <w:r w:rsidRPr="007E0434">
        <w:rPr>
          <w:rFonts w:ascii="Times New Roman" w:hAnsi="Times New Roman" w:cs="Times New Roman"/>
          <w:b/>
          <w:bCs/>
          <w:sz w:val="24"/>
          <w:szCs w:val="24"/>
        </w:rPr>
        <w:t>Editores,</w:t>
      </w:r>
      <w:r w:rsidRPr="007E0434">
        <w:rPr>
          <w:rFonts w:ascii="Times New Roman" w:hAnsi="Times New Roman" w:cs="Times New Roman"/>
          <w:b/>
          <w:bCs/>
          <w:spacing w:val="1"/>
          <w:sz w:val="24"/>
          <w:szCs w:val="24"/>
        </w:rPr>
        <w:t xml:space="preserve"> </w:t>
      </w:r>
      <w:r w:rsidRPr="007E0434">
        <w:rPr>
          <w:rFonts w:ascii="Times New Roman" w:hAnsi="Times New Roman" w:cs="Times New Roman"/>
          <w:b/>
          <w:bCs/>
          <w:sz w:val="24"/>
          <w:szCs w:val="24"/>
        </w:rPr>
        <w:t>Buenos</w:t>
      </w:r>
      <w:r w:rsidRPr="007E0434">
        <w:rPr>
          <w:rFonts w:ascii="Times New Roman" w:hAnsi="Times New Roman" w:cs="Times New Roman"/>
          <w:b/>
          <w:bCs/>
          <w:spacing w:val="1"/>
          <w:sz w:val="24"/>
          <w:szCs w:val="24"/>
        </w:rPr>
        <w:t xml:space="preserve"> </w:t>
      </w:r>
      <w:r w:rsidRPr="007E0434">
        <w:rPr>
          <w:rFonts w:ascii="Times New Roman" w:hAnsi="Times New Roman" w:cs="Times New Roman"/>
          <w:b/>
          <w:bCs/>
          <w:sz w:val="24"/>
          <w:szCs w:val="24"/>
        </w:rPr>
        <w:t>Aires (pp.</w:t>
      </w:r>
      <w:r w:rsidRPr="007E0434">
        <w:rPr>
          <w:rFonts w:ascii="Times New Roman" w:hAnsi="Times New Roman" w:cs="Times New Roman"/>
          <w:b/>
          <w:bCs/>
          <w:spacing w:val="1"/>
          <w:sz w:val="24"/>
          <w:szCs w:val="24"/>
        </w:rPr>
        <w:t xml:space="preserve"> </w:t>
      </w:r>
      <w:r w:rsidRPr="007E0434">
        <w:rPr>
          <w:rFonts w:ascii="Times New Roman" w:hAnsi="Times New Roman" w:cs="Times New Roman"/>
          <w:b/>
          <w:bCs/>
          <w:sz w:val="24"/>
          <w:szCs w:val="24"/>
        </w:rPr>
        <w:t>171-187)</w:t>
      </w:r>
    </w:p>
    <w:p w14:paraId="106FA49E" w14:textId="1120F48E" w:rsidR="006B6A19" w:rsidRPr="007E0434" w:rsidRDefault="00E07E1D" w:rsidP="007E0434">
      <w:pPr>
        <w:spacing w:line="240" w:lineRule="auto"/>
        <w:jc w:val="both"/>
        <w:rPr>
          <w:rFonts w:ascii="Times New Roman" w:hAnsi="Times New Roman" w:cs="Times New Roman"/>
          <w:sz w:val="24"/>
          <w:szCs w:val="24"/>
        </w:rPr>
      </w:pPr>
      <w:r w:rsidRPr="007E0434">
        <w:rPr>
          <w:rFonts w:ascii="Times New Roman" w:hAnsi="Times New Roman" w:cs="Times New Roman"/>
          <w:sz w:val="24"/>
          <w:szCs w:val="24"/>
        </w:rPr>
        <w:t xml:space="preserve">Palabras clave: </w:t>
      </w:r>
      <w:r w:rsidR="007E0434">
        <w:rPr>
          <w:rFonts w:ascii="Times New Roman" w:hAnsi="Times New Roman" w:cs="Times New Roman"/>
          <w:sz w:val="24"/>
          <w:szCs w:val="24"/>
        </w:rPr>
        <w:t xml:space="preserve">Bibliografía, Escritura </w:t>
      </w:r>
      <w:commentRangeStart w:id="0"/>
      <w:r w:rsidR="007E0434">
        <w:rPr>
          <w:rFonts w:ascii="Times New Roman" w:hAnsi="Times New Roman" w:cs="Times New Roman"/>
          <w:sz w:val="24"/>
          <w:szCs w:val="24"/>
        </w:rPr>
        <w:t>académica, Investigación social.</w:t>
      </w:r>
      <w:commentRangeEnd w:id="0"/>
      <w:r w:rsidR="006F253D">
        <w:rPr>
          <w:rStyle w:val="Refdecomentario"/>
        </w:rPr>
        <w:commentReference w:id="0"/>
      </w:r>
    </w:p>
    <w:p w14:paraId="092F5FB7" w14:textId="77D99B12" w:rsidR="006B6A19" w:rsidRPr="007E0434" w:rsidRDefault="006B6A19" w:rsidP="007E0434">
      <w:pPr>
        <w:spacing w:line="240" w:lineRule="auto"/>
        <w:jc w:val="both"/>
        <w:rPr>
          <w:rFonts w:ascii="Times New Roman" w:hAnsi="Times New Roman" w:cs="Times New Roman"/>
          <w:b/>
          <w:bCs/>
          <w:sz w:val="24"/>
          <w:szCs w:val="24"/>
        </w:rPr>
      </w:pPr>
      <w:r w:rsidRPr="007E0434">
        <w:rPr>
          <w:rFonts w:ascii="Times New Roman" w:hAnsi="Times New Roman" w:cs="Times New Roman"/>
          <w:b/>
          <w:bCs/>
          <w:sz w:val="24"/>
          <w:szCs w:val="24"/>
        </w:rPr>
        <w:t>Síntesis</w:t>
      </w:r>
    </w:p>
    <w:p w14:paraId="7779B6BF" w14:textId="52D14DB3" w:rsidR="006B6A19" w:rsidRPr="007E0434" w:rsidRDefault="006B6A19" w:rsidP="007E0434">
      <w:pPr>
        <w:spacing w:line="240" w:lineRule="auto"/>
        <w:jc w:val="both"/>
        <w:rPr>
          <w:rFonts w:ascii="Times New Roman" w:hAnsi="Times New Roman" w:cs="Times New Roman"/>
          <w:color w:val="000009"/>
          <w:sz w:val="24"/>
          <w:szCs w:val="24"/>
        </w:rPr>
      </w:pPr>
      <w:r w:rsidRPr="007E0434">
        <w:rPr>
          <w:rFonts w:ascii="Times New Roman" w:hAnsi="Times New Roman" w:cs="Times New Roman"/>
          <w:sz w:val="24"/>
          <w:szCs w:val="24"/>
        </w:rPr>
        <w:t xml:space="preserve">Durante este capítulo, Becker </w:t>
      </w:r>
      <w:r w:rsidR="00F3725B" w:rsidRPr="007E0434">
        <w:rPr>
          <w:rFonts w:ascii="Times New Roman" w:hAnsi="Times New Roman" w:cs="Times New Roman"/>
          <w:sz w:val="24"/>
          <w:szCs w:val="24"/>
        </w:rPr>
        <w:t xml:space="preserve">se propone </w:t>
      </w:r>
      <w:r w:rsidR="00F3725B" w:rsidRPr="007E0434">
        <w:rPr>
          <w:rFonts w:ascii="Times New Roman" w:hAnsi="Times New Roman" w:cs="Times New Roman"/>
          <w:color w:val="000009"/>
          <w:sz w:val="24"/>
          <w:szCs w:val="24"/>
        </w:rPr>
        <w:t xml:space="preserve">enseñar al lector cómo hacer un buen uso de la bibliografía a la hora de llevar a cabo una investigación social y cómo </w:t>
      </w:r>
      <w:r w:rsidR="0031743F" w:rsidRPr="007E0434">
        <w:rPr>
          <w:rFonts w:ascii="Times New Roman" w:hAnsi="Times New Roman" w:cs="Times New Roman"/>
          <w:color w:val="000009"/>
          <w:sz w:val="24"/>
          <w:szCs w:val="24"/>
        </w:rPr>
        <w:t>identificar cuando</w:t>
      </w:r>
      <w:r w:rsidR="00F3725B" w:rsidRPr="007E0434">
        <w:rPr>
          <w:rFonts w:ascii="Times New Roman" w:hAnsi="Times New Roman" w:cs="Times New Roman"/>
          <w:color w:val="000009"/>
          <w:sz w:val="24"/>
          <w:szCs w:val="24"/>
        </w:rPr>
        <w:t xml:space="preserve"> esta </w:t>
      </w:r>
      <w:r w:rsidR="0031743F" w:rsidRPr="007E0434">
        <w:rPr>
          <w:rFonts w:ascii="Times New Roman" w:hAnsi="Times New Roman" w:cs="Times New Roman"/>
          <w:color w:val="000009"/>
          <w:sz w:val="24"/>
          <w:szCs w:val="24"/>
        </w:rPr>
        <w:t xml:space="preserve">se </w:t>
      </w:r>
      <w:r w:rsidR="00F3725B" w:rsidRPr="007E0434">
        <w:rPr>
          <w:rFonts w:ascii="Times New Roman" w:hAnsi="Times New Roman" w:cs="Times New Roman"/>
          <w:color w:val="000009"/>
          <w:sz w:val="24"/>
          <w:szCs w:val="24"/>
        </w:rPr>
        <w:t>interpon</w:t>
      </w:r>
      <w:r w:rsidR="0031743F" w:rsidRPr="007E0434">
        <w:rPr>
          <w:rFonts w:ascii="Times New Roman" w:hAnsi="Times New Roman" w:cs="Times New Roman"/>
          <w:color w:val="000009"/>
          <w:sz w:val="24"/>
          <w:szCs w:val="24"/>
        </w:rPr>
        <w:t>e</w:t>
      </w:r>
      <w:r w:rsidR="00F3725B" w:rsidRPr="007E0434">
        <w:rPr>
          <w:rFonts w:ascii="Times New Roman" w:hAnsi="Times New Roman" w:cs="Times New Roman"/>
          <w:color w:val="000009"/>
          <w:sz w:val="24"/>
          <w:szCs w:val="24"/>
        </w:rPr>
        <w:t xml:space="preserve"> en la línea original de nuestro argumento. </w:t>
      </w:r>
    </w:p>
    <w:p w14:paraId="43502668" w14:textId="08ED222A" w:rsidR="0078138D" w:rsidRPr="007E0434" w:rsidRDefault="00F3725B" w:rsidP="007E0434">
      <w:pPr>
        <w:spacing w:line="240" w:lineRule="auto"/>
        <w:jc w:val="both"/>
        <w:rPr>
          <w:rFonts w:ascii="Times New Roman" w:hAnsi="Times New Roman" w:cs="Times New Roman"/>
          <w:color w:val="000009"/>
          <w:sz w:val="24"/>
          <w:szCs w:val="24"/>
        </w:rPr>
      </w:pPr>
      <w:r w:rsidRPr="007E0434">
        <w:rPr>
          <w:rFonts w:ascii="Times New Roman" w:hAnsi="Times New Roman" w:cs="Times New Roman"/>
          <w:color w:val="000009"/>
          <w:sz w:val="24"/>
          <w:szCs w:val="24"/>
        </w:rPr>
        <w:t xml:space="preserve">Para esto, el autor </w:t>
      </w:r>
      <w:r w:rsidR="0070199E" w:rsidRPr="007E0434">
        <w:rPr>
          <w:rFonts w:ascii="Times New Roman" w:hAnsi="Times New Roman" w:cs="Times New Roman"/>
          <w:color w:val="000009"/>
          <w:sz w:val="24"/>
          <w:szCs w:val="24"/>
        </w:rPr>
        <w:t xml:space="preserve">inicia </w:t>
      </w:r>
      <w:r w:rsidRPr="007E0434">
        <w:rPr>
          <w:rFonts w:ascii="Times New Roman" w:hAnsi="Times New Roman" w:cs="Times New Roman"/>
          <w:color w:val="000009"/>
          <w:sz w:val="24"/>
          <w:szCs w:val="24"/>
        </w:rPr>
        <w:t>hac</w:t>
      </w:r>
      <w:r w:rsidR="0070199E" w:rsidRPr="007E0434">
        <w:rPr>
          <w:rFonts w:ascii="Times New Roman" w:hAnsi="Times New Roman" w:cs="Times New Roman"/>
          <w:color w:val="000009"/>
          <w:sz w:val="24"/>
          <w:szCs w:val="24"/>
        </w:rPr>
        <w:t>iendo</w:t>
      </w:r>
      <w:r w:rsidRPr="007E0434">
        <w:rPr>
          <w:rFonts w:ascii="Times New Roman" w:hAnsi="Times New Roman" w:cs="Times New Roman"/>
          <w:color w:val="000009"/>
          <w:sz w:val="24"/>
          <w:szCs w:val="24"/>
        </w:rPr>
        <w:t xml:space="preserve"> un diagnóstico negativo sobre la relación </w:t>
      </w:r>
      <w:r w:rsidR="0070199E" w:rsidRPr="007E0434">
        <w:rPr>
          <w:rFonts w:ascii="Times New Roman" w:hAnsi="Times New Roman" w:cs="Times New Roman"/>
          <w:color w:val="000009"/>
          <w:sz w:val="24"/>
          <w:szCs w:val="24"/>
        </w:rPr>
        <w:t>estudiante</w:t>
      </w:r>
      <w:r w:rsidRPr="007E0434">
        <w:rPr>
          <w:rFonts w:ascii="Times New Roman" w:hAnsi="Times New Roman" w:cs="Times New Roman"/>
          <w:color w:val="000009"/>
          <w:sz w:val="24"/>
          <w:szCs w:val="24"/>
        </w:rPr>
        <w:t xml:space="preserve">-bibliografía </w:t>
      </w:r>
      <w:r w:rsidR="0070199E" w:rsidRPr="007E0434">
        <w:rPr>
          <w:rFonts w:ascii="Times New Roman" w:hAnsi="Times New Roman" w:cs="Times New Roman"/>
          <w:color w:val="000009"/>
          <w:sz w:val="24"/>
          <w:szCs w:val="24"/>
        </w:rPr>
        <w:t xml:space="preserve">donde </w:t>
      </w:r>
      <w:r w:rsidRPr="007E0434">
        <w:rPr>
          <w:rFonts w:ascii="Times New Roman" w:hAnsi="Times New Roman" w:cs="Times New Roman"/>
          <w:color w:val="000009"/>
          <w:sz w:val="24"/>
          <w:szCs w:val="24"/>
        </w:rPr>
        <w:t xml:space="preserve">identifica un miedo </w:t>
      </w:r>
      <w:r w:rsidR="006069B2" w:rsidRPr="007E0434">
        <w:rPr>
          <w:rFonts w:ascii="Times New Roman" w:hAnsi="Times New Roman" w:cs="Times New Roman"/>
          <w:color w:val="000009"/>
          <w:sz w:val="24"/>
          <w:szCs w:val="24"/>
        </w:rPr>
        <w:t xml:space="preserve">del primero a quedarse desactualizado en relación con el segundo. </w:t>
      </w:r>
      <w:r w:rsidRPr="007E0434">
        <w:rPr>
          <w:rFonts w:ascii="Times New Roman" w:hAnsi="Times New Roman" w:cs="Times New Roman"/>
          <w:color w:val="000009"/>
          <w:sz w:val="24"/>
          <w:szCs w:val="24"/>
        </w:rPr>
        <w:t>Este fenomeno</w:t>
      </w:r>
      <w:r w:rsidR="002F4FDE" w:rsidRPr="007E0434">
        <w:rPr>
          <w:rFonts w:ascii="Times New Roman" w:hAnsi="Times New Roman" w:cs="Times New Roman"/>
          <w:color w:val="000009"/>
          <w:sz w:val="24"/>
          <w:szCs w:val="24"/>
        </w:rPr>
        <w:t xml:space="preserve"> lleva a los </w:t>
      </w:r>
      <w:r w:rsidR="006069B2" w:rsidRPr="007E0434">
        <w:rPr>
          <w:rFonts w:ascii="Times New Roman" w:hAnsi="Times New Roman" w:cs="Times New Roman"/>
          <w:color w:val="000009"/>
          <w:sz w:val="24"/>
          <w:szCs w:val="24"/>
        </w:rPr>
        <w:t>investigadores</w:t>
      </w:r>
      <w:r w:rsidR="002F4FDE" w:rsidRPr="007E0434">
        <w:rPr>
          <w:rFonts w:ascii="Times New Roman" w:hAnsi="Times New Roman" w:cs="Times New Roman"/>
          <w:color w:val="000009"/>
          <w:sz w:val="24"/>
          <w:szCs w:val="24"/>
        </w:rPr>
        <w:t xml:space="preserve"> a guiarse </w:t>
      </w:r>
      <w:r w:rsidR="00BE3E0F" w:rsidRPr="007E0434">
        <w:rPr>
          <w:rFonts w:ascii="Times New Roman" w:hAnsi="Times New Roman" w:cs="Times New Roman"/>
          <w:color w:val="000009"/>
          <w:sz w:val="24"/>
          <w:szCs w:val="24"/>
        </w:rPr>
        <w:t xml:space="preserve">únicamente </w:t>
      </w:r>
      <w:r w:rsidR="002F4FDE" w:rsidRPr="007E0434">
        <w:rPr>
          <w:rFonts w:ascii="Times New Roman" w:hAnsi="Times New Roman" w:cs="Times New Roman"/>
          <w:color w:val="000009"/>
          <w:sz w:val="24"/>
          <w:szCs w:val="24"/>
        </w:rPr>
        <w:t xml:space="preserve">por la bibliografía clásica y los debates </w:t>
      </w:r>
      <w:r w:rsidR="00BE3E0F" w:rsidRPr="007E0434">
        <w:rPr>
          <w:rFonts w:ascii="Times New Roman" w:hAnsi="Times New Roman" w:cs="Times New Roman"/>
          <w:color w:val="000009"/>
          <w:sz w:val="24"/>
          <w:szCs w:val="24"/>
        </w:rPr>
        <w:t xml:space="preserve">sobre </w:t>
      </w:r>
      <w:r w:rsidR="002F4FDE" w:rsidRPr="007E0434">
        <w:rPr>
          <w:rFonts w:ascii="Times New Roman" w:hAnsi="Times New Roman" w:cs="Times New Roman"/>
          <w:color w:val="000009"/>
          <w:sz w:val="24"/>
          <w:szCs w:val="24"/>
        </w:rPr>
        <w:t>ella</w:t>
      </w:r>
      <w:r w:rsidR="0078138D" w:rsidRPr="007E0434">
        <w:rPr>
          <w:rFonts w:ascii="Times New Roman" w:hAnsi="Times New Roman" w:cs="Times New Roman"/>
          <w:color w:val="000009"/>
          <w:sz w:val="24"/>
          <w:szCs w:val="24"/>
        </w:rPr>
        <w:t>. Esto no es de por sí malo, ya que el quehacer académico depende de</w:t>
      </w:r>
      <w:r w:rsidR="00E07E1D" w:rsidRPr="007E0434">
        <w:rPr>
          <w:rFonts w:ascii="Times New Roman" w:hAnsi="Times New Roman" w:cs="Times New Roman"/>
          <w:color w:val="000009"/>
          <w:sz w:val="24"/>
          <w:szCs w:val="24"/>
        </w:rPr>
        <w:t>l</w:t>
      </w:r>
      <w:r w:rsidR="0078138D" w:rsidRPr="007E0434">
        <w:rPr>
          <w:rFonts w:ascii="Times New Roman" w:hAnsi="Times New Roman" w:cs="Times New Roman"/>
          <w:color w:val="000009"/>
          <w:sz w:val="24"/>
          <w:szCs w:val="24"/>
        </w:rPr>
        <w:t xml:space="preserve"> conocimiento </w:t>
      </w:r>
      <w:r w:rsidR="00E07E1D" w:rsidRPr="007E0434">
        <w:rPr>
          <w:rFonts w:ascii="Times New Roman" w:hAnsi="Times New Roman" w:cs="Times New Roman"/>
          <w:color w:val="000009"/>
          <w:sz w:val="24"/>
          <w:szCs w:val="24"/>
        </w:rPr>
        <w:t xml:space="preserve">que acumula </w:t>
      </w:r>
      <w:r w:rsidR="0078138D" w:rsidRPr="007E0434">
        <w:rPr>
          <w:rFonts w:ascii="Times New Roman" w:hAnsi="Times New Roman" w:cs="Times New Roman"/>
          <w:color w:val="000009"/>
          <w:sz w:val="24"/>
          <w:szCs w:val="24"/>
        </w:rPr>
        <w:t>a partir de investigaciones nuevas que se relacion</w:t>
      </w:r>
      <w:r w:rsidR="00E07E1D" w:rsidRPr="007E0434">
        <w:rPr>
          <w:rFonts w:ascii="Times New Roman" w:hAnsi="Times New Roman" w:cs="Times New Roman"/>
          <w:color w:val="000009"/>
          <w:sz w:val="24"/>
          <w:szCs w:val="24"/>
        </w:rPr>
        <w:t>a</w:t>
      </w:r>
      <w:r w:rsidR="0078138D" w:rsidRPr="007E0434">
        <w:rPr>
          <w:rFonts w:ascii="Times New Roman" w:hAnsi="Times New Roman" w:cs="Times New Roman"/>
          <w:color w:val="000009"/>
          <w:sz w:val="24"/>
          <w:szCs w:val="24"/>
        </w:rPr>
        <w:t>n con investigaciones pasadas. Sin embargo, el problema inicia cuando nuestra investigación no aporta nada nuevo al debate</w:t>
      </w:r>
      <w:r w:rsidR="00BE3E0F" w:rsidRPr="007E0434">
        <w:rPr>
          <w:rFonts w:ascii="Times New Roman" w:hAnsi="Times New Roman" w:cs="Times New Roman"/>
          <w:color w:val="000009"/>
          <w:sz w:val="24"/>
          <w:szCs w:val="24"/>
        </w:rPr>
        <w:t xml:space="preserve"> o bien se ve demasiado restringida por el enfoque dominante del tema que estamos tratando</w:t>
      </w:r>
      <w:r w:rsidR="007E0434">
        <w:rPr>
          <w:rFonts w:ascii="Times New Roman" w:hAnsi="Times New Roman" w:cs="Times New Roman"/>
          <w:color w:val="000009"/>
          <w:sz w:val="24"/>
          <w:szCs w:val="24"/>
        </w:rPr>
        <w:t>.</w:t>
      </w:r>
    </w:p>
    <w:p w14:paraId="05D7B96E" w14:textId="280DE87D" w:rsidR="00BE3E0F" w:rsidRPr="007E0434" w:rsidRDefault="00BE3E0F" w:rsidP="007E0434">
      <w:pPr>
        <w:spacing w:line="240" w:lineRule="auto"/>
        <w:jc w:val="both"/>
        <w:rPr>
          <w:rFonts w:ascii="Times New Roman" w:hAnsi="Times New Roman" w:cs="Times New Roman"/>
          <w:color w:val="000009"/>
          <w:sz w:val="24"/>
          <w:szCs w:val="24"/>
        </w:rPr>
      </w:pPr>
      <w:r w:rsidRPr="007E0434">
        <w:rPr>
          <w:rFonts w:ascii="Times New Roman" w:hAnsi="Times New Roman" w:cs="Times New Roman"/>
          <w:color w:val="000009"/>
          <w:sz w:val="24"/>
          <w:szCs w:val="24"/>
        </w:rPr>
        <w:t>Con miras a solucionar este problema, Becker se hace dos preguntas: ¿cómo podemos utilizar eficazmente la bibliografía? y ¿cómo se interpone la bibliografía en nuestro camino?</w:t>
      </w:r>
    </w:p>
    <w:p w14:paraId="16462231" w14:textId="17B3E472" w:rsidR="00BE3E0F" w:rsidRPr="007E0434" w:rsidRDefault="00BE3E0F" w:rsidP="007E0434">
      <w:pPr>
        <w:spacing w:line="240" w:lineRule="auto"/>
        <w:jc w:val="both"/>
        <w:rPr>
          <w:rFonts w:ascii="Times New Roman" w:hAnsi="Times New Roman" w:cs="Times New Roman"/>
          <w:color w:val="000009"/>
          <w:sz w:val="24"/>
          <w:szCs w:val="24"/>
        </w:rPr>
      </w:pPr>
      <w:r w:rsidRPr="007E0434">
        <w:rPr>
          <w:rFonts w:ascii="Times New Roman" w:hAnsi="Times New Roman" w:cs="Times New Roman"/>
          <w:color w:val="000009"/>
          <w:sz w:val="24"/>
          <w:szCs w:val="24"/>
        </w:rPr>
        <w:t>Para usar eficazmente la bibliografía, el investigador</w:t>
      </w:r>
      <w:r w:rsidR="007E0434">
        <w:rPr>
          <w:rFonts w:ascii="Times New Roman" w:hAnsi="Times New Roman" w:cs="Times New Roman"/>
          <w:color w:val="000009"/>
          <w:sz w:val="24"/>
          <w:szCs w:val="24"/>
        </w:rPr>
        <w:t>,</w:t>
      </w:r>
      <w:r w:rsidRPr="007E0434">
        <w:rPr>
          <w:rFonts w:ascii="Times New Roman" w:hAnsi="Times New Roman" w:cs="Times New Roman"/>
          <w:color w:val="000009"/>
          <w:sz w:val="24"/>
          <w:szCs w:val="24"/>
        </w:rPr>
        <w:t xml:space="preserve"> al conectar una idea propia con una presente en </w:t>
      </w:r>
      <w:r w:rsidR="007E0434">
        <w:rPr>
          <w:rFonts w:ascii="Times New Roman" w:hAnsi="Times New Roman" w:cs="Times New Roman"/>
          <w:color w:val="000009"/>
          <w:sz w:val="24"/>
          <w:szCs w:val="24"/>
        </w:rPr>
        <w:t>esta</w:t>
      </w:r>
      <w:r w:rsidRPr="007E0434">
        <w:rPr>
          <w:rFonts w:ascii="Times New Roman" w:hAnsi="Times New Roman" w:cs="Times New Roman"/>
          <w:color w:val="000009"/>
          <w:sz w:val="24"/>
          <w:szCs w:val="24"/>
        </w:rPr>
        <w:t xml:space="preserve">, debe </w:t>
      </w:r>
      <w:r w:rsidR="0031743F" w:rsidRPr="007E0434">
        <w:rPr>
          <w:rFonts w:ascii="Times New Roman" w:hAnsi="Times New Roman" w:cs="Times New Roman"/>
          <w:color w:val="000009"/>
          <w:sz w:val="24"/>
          <w:szCs w:val="24"/>
        </w:rPr>
        <w:t xml:space="preserve">decir algo nuevo y explicarlo </w:t>
      </w:r>
      <w:r w:rsidR="007E0434">
        <w:rPr>
          <w:rFonts w:ascii="Times New Roman" w:hAnsi="Times New Roman" w:cs="Times New Roman"/>
          <w:color w:val="000009"/>
          <w:sz w:val="24"/>
          <w:szCs w:val="24"/>
        </w:rPr>
        <w:t>de forma comprensible</w:t>
      </w:r>
      <w:r w:rsidR="0031743F" w:rsidRPr="007E0434">
        <w:rPr>
          <w:rFonts w:ascii="Times New Roman" w:hAnsi="Times New Roman" w:cs="Times New Roman"/>
          <w:color w:val="000009"/>
          <w:sz w:val="24"/>
          <w:szCs w:val="24"/>
        </w:rPr>
        <w:t>. Además, debe revisa</w:t>
      </w:r>
      <w:r w:rsidR="007E0434">
        <w:rPr>
          <w:rFonts w:ascii="Times New Roman" w:hAnsi="Times New Roman" w:cs="Times New Roman"/>
          <w:color w:val="000009"/>
          <w:sz w:val="24"/>
          <w:szCs w:val="24"/>
        </w:rPr>
        <w:t>r</w:t>
      </w:r>
      <w:r w:rsidR="0031743F" w:rsidRPr="007E0434">
        <w:rPr>
          <w:rFonts w:ascii="Times New Roman" w:hAnsi="Times New Roman" w:cs="Times New Roman"/>
          <w:color w:val="000009"/>
          <w:sz w:val="24"/>
          <w:szCs w:val="24"/>
        </w:rPr>
        <w:t xml:space="preserve"> cuales de las ideas principales de su investigación usan conceptos ya definidos en la literatura, para así apoyarse en estos a la hora de su argumentación.</w:t>
      </w:r>
    </w:p>
    <w:p w14:paraId="3A143B1A" w14:textId="0E6E8193" w:rsidR="00E07E1D" w:rsidRPr="007E0434" w:rsidRDefault="0031743F" w:rsidP="007E0434">
      <w:pPr>
        <w:spacing w:line="240" w:lineRule="auto"/>
        <w:jc w:val="both"/>
        <w:rPr>
          <w:rFonts w:ascii="Times New Roman" w:hAnsi="Times New Roman" w:cs="Times New Roman"/>
          <w:color w:val="000009"/>
          <w:sz w:val="24"/>
          <w:szCs w:val="24"/>
        </w:rPr>
      </w:pPr>
      <w:r w:rsidRPr="007E0434">
        <w:rPr>
          <w:rFonts w:ascii="Times New Roman" w:hAnsi="Times New Roman" w:cs="Times New Roman"/>
          <w:color w:val="000009"/>
          <w:sz w:val="24"/>
          <w:szCs w:val="24"/>
        </w:rPr>
        <w:t xml:space="preserve">La bibliografía se interpone en nuestro camino </w:t>
      </w:r>
      <w:r w:rsidR="0070199E" w:rsidRPr="007E0434">
        <w:rPr>
          <w:rFonts w:ascii="Times New Roman" w:hAnsi="Times New Roman" w:cs="Times New Roman"/>
          <w:color w:val="000009"/>
          <w:sz w:val="24"/>
          <w:szCs w:val="24"/>
        </w:rPr>
        <w:t xml:space="preserve">cuando nos dejamos llevar por el enfoque dominante, adaptándolo a nuestra argumentación incluso cuando buscamos rebatirlo, imposibilitándonos a la vez el mirar mas allá de esta bibliografía dominante. Para solucionar este problema, Becker nos sugiere reconocer la ideología dominante en torno al tema que se busca investigar, identificar su componente ideológico y buscar un enfoque científico </w:t>
      </w:r>
      <w:r w:rsidR="00E07E1D" w:rsidRPr="007E0434">
        <w:rPr>
          <w:rFonts w:ascii="Times New Roman" w:hAnsi="Times New Roman" w:cs="Times New Roman"/>
          <w:color w:val="000009"/>
          <w:sz w:val="24"/>
          <w:szCs w:val="24"/>
        </w:rPr>
        <w:t>más</w:t>
      </w:r>
      <w:r w:rsidR="0070199E" w:rsidRPr="007E0434">
        <w:rPr>
          <w:rFonts w:ascii="Times New Roman" w:hAnsi="Times New Roman" w:cs="Times New Roman"/>
          <w:color w:val="000009"/>
          <w:sz w:val="24"/>
          <w:szCs w:val="24"/>
        </w:rPr>
        <w:t xml:space="preserve"> neutral al problema.</w:t>
      </w:r>
    </w:p>
    <w:p w14:paraId="7C06AC08" w14:textId="6B79BFA8" w:rsidR="00E07E1D" w:rsidRPr="007E0434" w:rsidRDefault="00E07E1D" w:rsidP="007E0434">
      <w:pPr>
        <w:spacing w:line="240" w:lineRule="auto"/>
        <w:jc w:val="both"/>
        <w:rPr>
          <w:rFonts w:ascii="Times New Roman" w:hAnsi="Times New Roman" w:cs="Times New Roman"/>
          <w:b/>
          <w:bCs/>
          <w:color w:val="000009"/>
          <w:sz w:val="24"/>
          <w:szCs w:val="24"/>
        </w:rPr>
      </w:pPr>
      <w:r w:rsidRPr="007E0434">
        <w:rPr>
          <w:rFonts w:ascii="Times New Roman" w:hAnsi="Times New Roman" w:cs="Times New Roman"/>
          <w:b/>
          <w:bCs/>
          <w:color w:val="000009"/>
          <w:sz w:val="24"/>
          <w:szCs w:val="24"/>
        </w:rPr>
        <w:t>Comentario</w:t>
      </w:r>
    </w:p>
    <w:p w14:paraId="38BA6FA4" w14:textId="36B203D7" w:rsidR="00E07E1D" w:rsidRPr="007E0434" w:rsidRDefault="00E07E1D" w:rsidP="007E0434">
      <w:pPr>
        <w:spacing w:line="240" w:lineRule="auto"/>
        <w:jc w:val="both"/>
        <w:rPr>
          <w:rFonts w:ascii="Times New Roman" w:hAnsi="Times New Roman" w:cs="Times New Roman"/>
          <w:color w:val="000009"/>
          <w:sz w:val="24"/>
          <w:szCs w:val="24"/>
        </w:rPr>
      </w:pPr>
      <w:r w:rsidRPr="007E0434">
        <w:rPr>
          <w:rFonts w:ascii="Times New Roman" w:hAnsi="Times New Roman" w:cs="Times New Roman"/>
          <w:color w:val="000009"/>
          <w:sz w:val="24"/>
          <w:szCs w:val="24"/>
        </w:rPr>
        <w:t xml:space="preserve">El espacio para la creatividad del investigador en la revisión de la bibliografía se encuentra en la posibilidad de </w:t>
      </w:r>
      <w:r w:rsidRPr="008C6F99">
        <w:rPr>
          <w:rFonts w:ascii="Times New Roman" w:hAnsi="Times New Roman" w:cs="Times New Roman"/>
          <w:color w:val="000009"/>
          <w:sz w:val="24"/>
          <w:szCs w:val="24"/>
          <w:highlight w:val="yellow"/>
        </w:rPr>
        <w:t>usar c</w:t>
      </w:r>
      <w:r w:rsidRPr="007E0434">
        <w:rPr>
          <w:rFonts w:ascii="Times New Roman" w:hAnsi="Times New Roman" w:cs="Times New Roman"/>
          <w:color w:val="000009"/>
          <w:sz w:val="24"/>
          <w:szCs w:val="24"/>
        </w:rPr>
        <w:t xml:space="preserve">onceptos o marcos teóricos históricamente </w:t>
      </w:r>
      <w:r w:rsidRPr="008C6F99">
        <w:rPr>
          <w:rFonts w:ascii="Times New Roman" w:hAnsi="Times New Roman" w:cs="Times New Roman"/>
          <w:color w:val="000009"/>
          <w:sz w:val="24"/>
          <w:szCs w:val="24"/>
          <w:highlight w:val="yellow"/>
        </w:rPr>
        <w:t>usados e</w:t>
      </w:r>
      <w:r w:rsidRPr="007E0434">
        <w:rPr>
          <w:rFonts w:ascii="Times New Roman" w:hAnsi="Times New Roman" w:cs="Times New Roman"/>
          <w:color w:val="000009"/>
          <w:sz w:val="24"/>
          <w:szCs w:val="24"/>
        </w:rPr>
        <w:t xml:space="preserve">n un tipo de investigación social y/o en un área de interés, a un tipo de investigación y/o área completamente diferentes. </w:t>
      </w:r>
      <w:r w:rsidR="009A6A44" w:rsidRPr="007E0434">
        <w:rPr>
          <w:rFonts w:ascii="Times New Roman" w:hAnsi="Times New Roman" w:cs="Times New Roman"/>
          <w:color w:val="000009"/>
          <w:sz w:val="24"/>
          <w:szCs w:val="24"/>
        </w:rPr>
        <w:t>De esta manera, el investigador puede enfrentarse a la bibliografía no como una fuente de información rígida con un solo uso posible, sino que como una fuente de oportunidades de carácter multidisciplinaria y vasta</w:t>
      </w:r>
      <w:ins w:id="1" w:author="CLAUDIO DUARTE" w:date="2021-11-10T16:15:00Z">
        <w:r w:rsidR="00E00666">
          <w:rPr>
            <w:rFonts w:ascii="Times New Roman" w:hAnsi="Times New Roman" w:cs="Times New Roman"/>
            <w:color w:val="000009"/>
            <w:sz w:val="24"/>
            <w:szCs w:val="24"/>
          </w:rPr>
          <w:t>,</w:t>
        </w:r>
      </w:ins>
      <w:r w:rsidR="009A6A44" w:rsidRPr="007E0434">
        <w:rPr>
          <w:rFonts w:ascii="Times New Roman" w:hAnsi="Times New Roman" w:cs="Times New Roman"/>
          <w:color w:val="000009"/>
          <w:sz w:val="24"/>
          <w:szCs w:val="24"/>
        </w:rPr>
        <w:t xml:space="preserve"> la cual está a su disposición para analizar cualquier tema de interés, siempre y cuando se use de forma</w:t>
      </w:r>
      <w:r w:rsidR="007E0434" w:rsidRPr="007E0434">
        <w:rPr>
          <w:rFonts w:ascii="Times New Roman" w:hAnsi="Times New Roman" w:cs="Times New Roman"/>
          <w:color w:val="000009"/>
          <w:sz w:val="24"/>
          <w:szCs w:val="24"/>
        </w:rPr>
        <w:t xml:space="preserve"> </w:t>
      </w:r>
      <w:r w:rsidR="009A6A44" w:rsidRPr="007E0434">
        <w:rPr>
          <w:rFonts w:ascii="Times New Roman" w:hAnsi="Times New Roman" w:cs="Times New Roman"/>
          <w:color w:val="000009"/>
          <w:sz w:val="24"/>
          <w:szCs w:val="24"/>
        </w:rPr>
        <w:t>pertinente.</w:t>
      </w:r>
    </w:p>
    <w:p w14:paraId="46C76BA7" w14:textId="77777777" w:rsidR="00E07E1D" w:rsidRPr="00E07E1D" w:rsidRDefault="00E07E1D" w:rsidP="007E0434">
      <w:pPr>
        <w:spacing w:line="240" w:lineRule="auto"/>
        <w:jc w:val="both"/>
        <w:rPr>
          <w:rFonts w:ascii="Calibri" w:hAnsi="Calibri" w:cs="Calibri"/>
          <w:b/>
          <w:bCs/>
          <w:color w:val="000009"/>
        </w:rPr>
      </w:pPr>
    </w:p>
    <w:p w14:paraId="3BF290F1" w14:textId="77777777" w:rsidR="0070199E" w:rsidRDefault="0070199E">
      <w:pPr>
        <w:rPr>
          <w:rFonts w:ascii="Calibri" w:hAnsi="Calibri" w:cs="Calibri"/>
          <w:color w:val="000009"/>
        </w:rPr>
      </w:pPr>
    </w:p>
    <w:p w14:paraId="1BF1CC6F" w14:textId="77777777" w:rsidR="0031743F" w:rsidRDefault="0031743F">
      <w:pPr>
        <w:rPr>
          <w:rFonts w:ascii="Calibri" w:hAnsi="Calibri" w:cs="Calibri"/>
          <w:color w:val="000009"/>
        </w:rPr>
      </w:pPr>
    </w:p>
    <w:p w14:paraId="005F6868" w14:textId="77777777" w:rsidR="002F4FDE" w:rsidRPr="006B6A19" w:rsidRDefault="002F4FDE"/>
    <w:p w14:paraId="1E1B8DD9" w14:textId="77777777" w:rsidR="006B6A19" w:rsidRDefault="006B6A19"/>
    <w:sectPr w:rsidR="006B6A19">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6:08:00Z" w:initials="CD">
    <w:p w14:paraId="47AF354F" w14:textId="735F9592" w:rsidR="006F253D" w:rsidRDefault="006F253D">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AF35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6CFD" w16cex:dateUtc="2021-11-10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AF354F" w16cid:durableId="25366CF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A19"/>
    <w:rsid w:val="002F4FDE"/>
    <w:rsid w:val="0031743F"/>
    <w:rsid w:val="006069B2"/>
    <w:rsid w:val="006B6A19"/>
    <w:rsid w:val="006F253D"/>
    <w:rsid w:val="0070199E"/>
    <w:rsid w:val="0078138D"/>
    <w:rsid w:val="007E0434"/>
    <w:rsid w:val="008C6F99"/>
    <w:rsid w:val="009A6A44"/>
    <w:rsid w:val="00BE3E0F"/>
    <w:rsid w:val="00E00666"/>
    <w:rsid w:val="00E07E1D"/>
    <w:rsid w:val="00F3725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3AFC7"/>
  <w15:chartTrackingRefBased/>
  <w15:docId w15:val="{96494EED-A16A-457D-88AC-338F7D2F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6F253D"/>
    <w:rPr>
      <w:sz w:val="16"/>
      <w:szCs w:val="16"/>
    </w:rPr>
  </w:style>
  <w:style w:type="paragraph" w:styleId="Textocomentario">
    <w:name w:val="annotation text"/>
    <w:basedOn w:val="Normal"/>
    <w:link w:val="TextocomentarioCar"/>
    <w:uiPriority w:val="99"/>
    <w:semiHidden/>
    <w:unhideWhenUsed/>
    <w:rsid w:val="006F25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F253D"/>
    <w:rPr>
      <w:sz w:val="20"/>
      <w:szCs w:val="20"/>
    </w:rPr>
  </w:style>
  <w:style w:type="paragraph" w:styleId="Asuntodelcomentario">
    <w:name w:val="annotation subject"/>
    <w:basedOn w:val="Textocomentario"/>
    <w:next w:val="Textocomentario"/>
    <w:link w:val="AsuntodelcomentarioCar"/>
    <w:uiPriority w:val="99"/>
    <w:semiHidden/>
    <w:unhideWhenUsed/>
    <w:rsid w:val="006F253D"/>
    <w:rPr>
      <w:b/>
      <w:bCs/>
    </w:rPr>
  </w:style>
  <w:style w:type="character" w:customStyle="1" w:styleId="AsuntodelcomentarioCar">
    <w:name w:val="Asunto del comentario Car"/>
    <w:basedOn w:val="TextocomentarioCar"/>
    <w:link w:val="Asuntodelcomentario"/>
    <w:uiPriority w:val="99"/>
    <w:semiHidden/>
    <w:rsid w:val="006F25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microsoft.com/office/2018/08/relationships/commentsExtensible" Target="commentsExtensible.xml"/><Relationship Id="rId4" Type="http://schemas.openxmlformats.org/officeDocument/2006/relationships/styles" Target="styles.xml"/><Relationship Id="rId9"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6C5F7B533E3D74F8821B824E936E7AD" ma:contentTypeVersion="4" ma:contentTypeDescription="Crear nuevo documento." ma:contentTypeScope="" ma:versionID="6304325598bc525871b1932844065a5e">
  <xsd:schema xmlns:xsd="http://www.w3.org/2001/XMLSchema" xmlns:xs="http://www.w3.org/2001/XMLSchema" xmlns:p="http://schemas.microsoft.com/office/2006/metadata/properties" xmlns:ns3="bcc91fd2-7ef6-43fe-bc1e-4fde2b5a3a93" targetNamespace="http://schemas.microsoft.com/office/2006/metadata/properties" ma:root="true" ma:fieldsID="bc16ff60a20d9ac0f99c00f7f093bf32" ns3:_="">
    <xsd:import namespace="bcc91fd2-7ef6-43fe-bc1e-4fde2b5a3a9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91fd2-7ef6-43fe-bc1e-4fde2b5a3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480998-87B5-47CA-99B5-05853E907753}">
  <ds:schemaRefs>
    <ds:schemaRef ds:uri="http://schemas.microsoft.com/sharepoint/v3/contenttype/forms"/>
  </ds:schemaRefs>
</ds:datastoreItem>
</file>

<file path=customXml/itemProps2.xml><?xml version="1.0" encoding="utf-8"?>
<ds:datastoreItem xmlns:ds="http://schemas.openxmlformats.org/officeDocument/2006/customXml" ds:itemID="{9DD62F9F-4087-4C27-8892-A947213FC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91fd2-7ef6-43fe-bc1e-4fde2b5a3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F01082-DE6B-458C-B8A7-AAEDE34C51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436</Words>
  <Characters>2404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Pablo Díaz Casanueva (juan.diaz.casanueva)</dc:creator>
  <cp:keywords/>
  <dc:description/>
  <cp:lastModifiedBy>CLAUDIO DUARTE</cp:lastModifiedBy>
  <cp:revision>4</cp:revision>
  <dcterms:created xsi:type="dcterms:W3CDTF">2021-11-10T19:09:00Z</dcterms:created>
  <dcterms:modified xsi:type="dcterms:W3CDTF">2021-11-10T19:15:00Z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0x010100F6C5F7B533E3D74F8821B824E936E7AD</vt:lpwstr>
  </property>
</Properties>
</file>